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181" w:rsidRPr="00E62340" w:rsidRDefault="00C85181" w:rsidP="00E62340">
      <w:bookmarkStart w:id="0" w:name="_GoBack"/>
      <w:bookmarkEnd w:id="0"/>
    </w:p>
    <w:sectPr w:rsidR="00C85181" w:rsidRPr="00E62340" w:rsidSect="002D383F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997" w:rsidRDefault="00AD0997" w:rsidP="002D383F">
      <w:r>
        <w:separator/>
      </w:r>
    </w:p>
  </w:endnote>
  <w:endnote w:type="continuationSeparator" w:id="0">
    <w:p w:rsidR="00AD0997" w:rsidRDefault="00AD0997" w:rsidP="002D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997" w:rsidRDefault="00AD0997" w:rsidP="002D383F">
      <w:r>
        <w:separator/>
      </w:r>
    </w:p>
  </w:footnote>
  <w:footnote w:type="continuationSeparator" w:id="0">
    <w:p w:rsidR="00AD0997" w:rsidRDefault="00AD0997" w:rsidP="002D38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CC6" w:rsidRPr="00D13CC6" w:rsidRDefault="00D13CC6">
    <w:pPr>
      <w:pStyle w:val="Kopfzeile"/>
      <w:rPr>
        <w:color w:val="44546A" w:themeColor="text2"/>
      </w:rPr>
    </w:pPr>
    <w:r w:rsidRPr="00D13CC6">
      <w:rPr>
        <w:noProof/>
        <w:color w:val="44546A" w:themeColor="text2"/>
        <w:lang w:eastAsia="de-CH"/>
      </w:rPr>
      <w:drawing>
        <wp:anchor distT="0" distB="0" distL="114300" distR="114300" simplePos="0" relativeHeight="251658240" behindDoc="0" locked="0" layoutInCell="1" allowOverlap="1" wp14:anchorId="1436A45E" wp14:editId="0F4C5D7A">
          <wp:simplePos x="0" y="0"/>
          <wp:positionH relativeFrom="margin">
            <wp:align>right</wp:align>
          </wp:positionH>
          <wp:positionV relativeFrom="paragraph">
            <wp:posOffset>-116840</wp:posOffset>
          </wp:positionV>
          <wp:extent cx="2025862" cy="70485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290"/>
                  <a:stretch/>
                </pic:blipFill>
                <pic:spPr bwMode="auto">
                  <a:xfrm>
                    <a:off x="0" y="0"/>
                    <a:ext cx="2025862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44546A" w:themeColor="text2"/>
      </w:rPr>
      <w:t>Gemeindeverwaltung</w:t>
    </w:r>
  </w:p>
  <w:p w:rsidR="002D383F" w:rsidRDefault="007310C7">
    <w:pPr>
      <w:pStyle w:val="Kopfzeile"/>
      <w:rPr>
        <w:color w:val="44546A" w:themeColor="text2"/>
      </w:rPr>
    </w:pPr>
    <w:r>
      <w:rPr>
        <w:color w:val="44546A" w:themeColor="text2"/>
      </w:rPr>
      <w:t>Haup</w:t>
    </w:r>
    <w:r w:rsidR="00D13CC6">
      <w:rPr>
        <w:color w:val="44546A" w:themeColor="text2"/>
      </w:rPr>
      <w:t>tstrasse 27</w:t>
    </w:r>
  </w:p>
  <w:p w:rsidR="00D13CC6" w:rsidRPr="00D13CC6" w:rsidRDefault="00D13CC6">
    <w:pPr>
      <w:pStyle w:val="Kopfzeile"/>
      <w:rPr>
        <w:color w:val="44546A" w:themeColor="text2"/>
      </w:rPr>
    </w:pPr>
    <w:r>
      <w:rPr>
        <w:color w:val="44546A" w:themeColor="text2"/>
      </w:rPr>
      <w:t>9999 Libmun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D2248"/>
    <w:multiLevelType w:val="hybridMultilevel"/>
    <w:tmpl w:val="C80E33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B9"/>
    <w:rsid w:val="000A7432"/>
    <w:rsid w:val="000D0493"/>
    <w:rsid w:val="002D383F"/>
    <w:rsid w:val="002F3CAD"/>
    <w:rsid w:val="003E3C12"/>
    <w:rsid w:val="005C11A4"/>
    <w:rsid w:val="005D0C3D"/>
    <w:rsid w:val="006E708A"/>
    <w:rsid w:val="007310C7"/>
    <w:rsid w:val="00805ADF"/>
    <w:rsid w:val="0086654F"/>
    <w:rsid w:val="008F6EEA"/>
    <w:rsid w:val="00970E3D"/>
    <w:rsid w:val="00A20EAF"/>
    <w:rsid w:val="00AA09B9"/>
    <w:rsid w:val="00AD0997"/>
    <w:rsid w:val="00C85181"/>
    <w:rsid w:val="00CB6C41"/>
    <w:rsid w:val="00D13CC6"/>
    <w:rsid w:val="00D51EED"/>
    <w:rsid w:val="00D87A88"/>
    <w:rsid w:val="00E62340"/>
    <w:rsid w:val="00F25986"/>
    <w:rsid w:val="00FF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1F570890-66D8-4072-A346-C73CCEF4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5181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D383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383F"/>
  </w:style>
  <w:style w:type="paragraph" w:styleId="Fuzeile">
    <w:name w:val="footer"/>
    <w:basedOn w:val="Standard"/>
    <w:link w:val="FuzeileZchn"/>
    <w:uiPriority w:val="99"/>
    <w:unhideWhenUsed/>
    <w:rsid w:val="002D383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383F"/>
  </w:style>
  <w:style w:type="paragraph" w:styleId="Listenabsatz">
    <w:name w:val="List Paragraph"/>
    <w:basedOn w:val="Standard"/>
    <w:uiPriority w:val="34"/>
    <w:qFormat/>
    <w:rsid w:val="00D51EED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D13CC6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2014-07-28T05:59:00Z</dcterms:created>
  <dcterms:modified xsi:type="dcterms:W3CDTF">2015-04-29T16:55:00Z</dcterms:modified>
</cp:coreProperties>
</file>