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93D" w:rsidRDefault="00B67E56" w:rsidP="00FB63D7">
      <w:pPr>
        <w:pStyle w:val="Briefanrede"/>
      </w:pPr>
      <w:r>
        <w:rPr>
          <w:noProof/>
          <w:lang w:eastAsia="de-CH"/>
        </w:rPr>
        <w:drawing>
          <wp:anchor distT="0" distB="0" distL="114300" distR="114300" simplePos="0" relativeHeight="251658240" behindDoc="1" locked="0" layoutInCell="1" allowOverlap="1" wp14:anchorId="5B82F360" wp14:editId="49BFA0C9">
            <wp:simplePos x="0" y="0"/>
            <wp:positionH relativeFrom="column">
              <wp:posOffset>-2062480</wp:posOffset>
            </wp:positionH>
            <wp:positionV relativeFrom="paragraph">
              <wp:posOffset>1170305</wp:posOffset>
            </wp:positionV>
            <wp:extent cx="2821940" cy="481330"/>
            <wp:effectExtent l="8255" t="0" r="5715" b="5715"/>
            <wp:wrapTight wrapText="bothSides">
              <wp:wrapPolygon edited="0">
                <wp:start x="21537" y="-370"/>
                <wp:lineTo x="102" y="-370"/>
                <wp:lineTo x="102" y="21002"/>
                <wp:lineTo x="21537" y="21002"/>
                <wp:lineTo x="21537" y="-37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al_La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82194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dt>
        <w:sdtPr>
          <w:id w:val="691737368"/>
          <w:placeholder>
            <w:docPart w:val="DefaultPlaceholder_1081868575"/>
          </w:placeholder>
          <w:dropDownList>
            <w:listItem w:value="Wählen Sie ein Element aus."/>
            <w:listItem w:displayText="Liebe Frau" w:value="Liebe Frau"/>
            <w:listItem w:displayText="Lieber Herr" w:value="Lieber Herr"/>
            <w:listItem w:displayText="Liebe Familie" w:value="Liebe Familie"/>
          </w:dropDownList>
        </w:sdtPr>
        <w:sdtEndPr/>
        <w:sdtContent>
          <w:r w:rsidR="003D4608">
            <w:t>Liebe Frau</w:t>
          </w:r>
        </w:sdtContent>
      </w:sdt>
      <w:r w:rsidR="00CB4F02">
        <w:t xml:space="preserve"> </w:t>
      </w:r>
      <w:sdt>
        <w:sdtPr>
          <w:id w:val="1589585077"/>
          <w:placeholder>
            <w:docPart w:val="DefaultPlaceholder_1081868574"/>
          </w:placeholder>
          <w:showingPlcHdr/>
        </w:sdtPr>
        <w:sdtEndPr/>
        <w:sdtContent>
          <w:r w:rsidR="00CB4F02" w:rsidRPr="005160BF">
            <w:rPr>
              <w:rStyle w:val="Platzhaltertext"/>
            </w:rPr>
            <w:t>Klicken Sie hier, um Text einzugeben.</w:t>
          </w:r>
        </w:sdtContent>
      </w:sdt>
    </w:p>
    <w:p w:rsidR="00D64EF5" w:rsidRDefault="00D64EF5" w:rsidP="00FB63D7">
      <w:pPr>
        <w:pStyle w:val="Briefanrede"/>
        <w:sectPr w:rsidR="00D64EF5" w:rsidSect="00814018">
          <w:headerReference w:type="default" r:id="rId8"/>
          <w:footerReference w:type="default" r:id="rId9"/>
          <w:pgSz w:w="11906" w:h="16838"/>
          <w:pgMar w:top="1843" w:right="851" w:bottom="1134" w:left="1701" w:header="567" w:footer="397" w:gutter="0"/>
          <w:cols w:space="708"/>
          <w:titlePg/>
          <w:docGrid w:linePitch="360"/>
        </w:sectPr>
      </w:pPr>
    </w:p>
    <w:p w:rsidR="00D64EF5" w:rsidRDefault="00CB4F02" w:rsidP="00D64EF5">
      <w:pPr>
        <w:jc w:val="both"/>
      </w:pPr>
      <w:bookmarkStart w:id="2" w:name="_GoBack"/>
      <w:bookmarkEnd w:id="2"/>
      <w:r>
        <w:lastRenderedPageBreak/>
        <w:t>Wir heissen Sie herzlich willkommen in unserem</w:t>
      </w:r>
      <w:r w:rsidR="00551B95">
        <w:t xml:space="preserve"> schönen Gasthaus</w:t>
      </w:r>
      <w:r>
        <w:t xml:space="preserve"> «Albergo al Lago» und wünschen Ihnen einen unvergesslichen Aufenthalt. Damit Sie sich möglichst schnell in die </w:t>
      </w:r>
      <w:r w:rsidR="00FB63D7">
        <w:t>wunder</w:t>
      </w:r>
      <w:r>
        <w:t xml:space="preserve">schöne Umgebung unseres Lagos </w:t>
      </w:r>
      <w:r w:rsidR="00D64EF5">
        <w:t xml:space="preserve">und </w:t>
      </w:r>
      <w:r w:rsidR="00FB63D7">
        <w:t>die</w:t>
      </w:r>
      <w:r w:rsidR="00D64EF5">
        <w:t xml:space="preserve"> </w:t>
      </w:r>
      <w:r w:rsidR="00FB63D7">
        <w:t>reizvolle</w:t>
      </w:r>
      <w:r w:rsidR="00D64EF5">
        <w:t xml:space="preserve"> Umgebung </w:t>
      </w:r>
      <w:r>
        <w:t xml:space="preserve">einleben können, haben wir für Sie eine </w:t>
      </w:r>
      <w:r w:rsidR="00FB63D7">
        <w:t xml:space="preserve">erste </w:t>
      </w:r>
      <w:r>
        <w:t xml:space="preserve">Auswahl </w:t>
      </w:r>
      <w:r>
        <w:lastRenderedPageBreak/>
        <w:t xml:space="preserve">der wichtigsten Informationen zusammengestellt. Gerne helfen wir Ihnen bei </w:t>
      </w:r>
      <w:r w:rsidR="00D64EF5">
        <w:t xml:space="preserve">anderen Anliegen </w:t>
      </w:r>
      <w:r w:rsidR="00FB63D7">
        <w:t xml:space="preserve">oder </w:t>
      </w:r>
      <w:r w:rsidR="00551B95">
        <w:t>Ihren</w:t>
      </w:r>
      <w:r w:rsidR="00FB63D7">
        <w:t xml:space="preserve"> Fragen </w:t>
      </w:r>
      <w:r w:rsidR="00D64EF5">
        <w:t>weiter – ko</w:t>
      </w:r>
      <w:r w:rsidR="00A34509">
        <w:t>mmen Sie einfach zur Réce</w:t>
      </w:r>
      <w:r w:rsidR="00D64EF5">
        <w:t xml:space="preserve">ption </w:t>
      </w:r>
      <w:r w:rsidR="00FB63D7">
        <w:t xml:space="preserve">im Parterre </w:t>
      </w:r>
      <w:r w:rsidR="00D64EF5">
        <w:t xml:space="preserve">oder rufen Sie uns intern unter </w:t>
      </w:r>
      <w:r w:rsidR="00FB63D7">
        <w:t>11 44</w:t>
      </w:r>
      <w:r w:rsidR="00551B95">
        <w:t xml:space="preserve"> an. Unser eingespieltes Team ist </w:t>
      </w:r>
      <w:r w:rsidR="00D64EF5">
        <w:t>von 07:00–20:00</w:t>
      </w:r>
      <w:r w:rsidR="00FB63D7">
        <w:t> </w:t>
      </w:r>
      <w:r w:rsidR="00551B95">
        <w:t xml:space="preserve">h für Sie da. </w:t>
      </w:r>
    </w:p>
    <w:p w:rsidR="00D64EF5" w:rsidRDefault="00D64EF5">
      <w:pPr>
        <w:rPr>
          <w:noProof/>
          <w:lang w:eastAsia="de-CH"/>
        </w:rPr>
        <w:sectPr w:rsidR="00D64EF5" w:rsidSect="00472438">
          <w:type w:val="continuous"/>
          <w:pgSz w:w="11906" w:h="16838"/>
          <w:pgMar w:top="1843" w:right="851" w:bottom="1134" w:left="1701" w:header="709" w:footer="709" w:gutter="0"/>
          <w:cols w:num="2" w:sep="1" w:space="454"/>
          <w:docGrid w:linePitch="360"/>
        </w:sectPr>
      </w:pPr>
    </w:p>
    <w:p w:rsidR="00D64EF5" w:rsidRDefault="00551B95" w:rsidP="009A630A">
      <w:pPr>
        <w:pStyle w:val="Grussformel"/>
      </w:pPr>
      <w:r>
        <w:lastRenderedPageBreak/>
        <w:t>Herzliche Grüsse – Ihre Gastgeber</w:t>
      </w:r>
    </w:p>
    <w:p w:rsidR="00D64EF5" w:rsidRPr="00F95811" w:rsidRDefault="00D64EF5">
      <w:pPr>
        <w:rPr>
          <w:rStyle w:val="Hervorhebung"/>
          <w:spacing w:val="40"/>
        </w:rPr>
      </w:pPr>
      <w:r w:rsidRPr="00F95811">
        <w:rPr>
          <w:rStyle w:val="Hervorhebung"/>
          <w:spacing w:val="40"/>
        </w:rPr>
        <w:t>Veronica &amp; Giacomo Lunardelli</w:t>
      </w:r>
    </w:p>
    <w:p w:rsidR="00694629" w:rsidRPr="00FB63D7" w:rsidRDefault="00694629">
      <w:pPr>
        <w:rPr>
          <w:rStyle w:val="Hervorhebung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6214"/>
      </w:tblGrid>
      <w:tr w:rsidR="008354A2" w:rsidTr="00BA6CA6"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8354A2" w:rsidRDefault="008354A2" w:rsidP="00794D51">
            <w:pPr>
              <w:pStyle w:val="Titel"/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Wetter</w:t>
            </w:r>
          </w:p>
        </w:tc>
      </w:tr>
      <w:tr w:rsidR="00941031" w:rsidTr="00BA6CA6">
        <w:tc>
          <w:tcPr>
            <w:tcW w:w="3156" w:type="dxa"/>
            <w:tcBorders>
              <w:bottom w:val="single" w:sz="4" w:space="0" w:color="auto"/>
            </w:tcBorders>
          </w:tcPr>
          <w:p w:rsidR="008354A2" w:rsidRDefault="008354A2" w:rsidP="008354A2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7BA43F83" wp14:editId="67257AE6">
                  <wp:extent cx="872892" cy="900000"/>
                  <wp:effectExtent l="0" t="0" r="381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ettersymbole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023" t="36698" r="37670" b="37596"/>
                          <a:stretch/>
                        </pic:blipFill>
                        <pic:spPr bwMode="auto">
                          <a:xfrm>
                            <a:off x="0" y="0"/>
                            <a:ext cx="872892" cy="9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2" w:type="dxa"/>
            <w:tcBorders>
              <w:bottom w:val="single" w:sz="4" w:space="0" w:color="auto"/>
            </w:tcBorders>
          </w:tcPr>
          <w:p w:rsidR="008354A2" w:rsidRDefault="00DB1512" w:rsidP="008354A2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M</w:t>
            </w:r>
            <w:r w:rsidR="008354A2">
              <w:rPr>
                <w:noProof/>
                <w:lang w:eastAsia="de-CH"/>
              </w:rPr>
              <w:t xml:space="preserve">orgen erwartet Sie ein recht warmer Tag. Wir rechnen mit </w:t>
            </w:r>
            <w:r w:rsidR="003D69C5">
              <w:rPr>
                <w:noProof/>
                <w:lang w:eastAsia="de-CH"/>
              </w:rPr>
              <w:t>Temperaturen bis maximal 28° </w:t>
            </w:r>
            <w:r w:rsidR="008354A2">
              <w:rPr>
                <w:noProof/>
                <w:lang w:eastAsia="de-CH"/>
              </w:rPr>
              <w:t>C, dies bei leichter Bewölkung und sehr geringem Regenrisiko. Abends verstärkt Neigung zu leichtem Wind, aber nicht unangenehm. Gewitter in den Bergen möglich.</w:t>
            </w:r>
          </w:p>
        </w:tc>
      </w:tr>
      <w:tr w:rsidR="008354A2" w:rsidTr="00BA6CA6"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8354A2" w:rsidRDefault="008354A2" w:rsidP="00794D51">
            <w:pPr>
              <w:pStyle w:val="Titel"/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Ausflugsempfehlung</w:t>
            </w:r>
          </w:p>
        </w:tc>
      </w:tr>
      <w:tr w:rsidR="00941031" w:rsidTr="00BA6CA6">
        <w:tc>
          <w:tcPr>
            <w:tcW w:w="3156" w:type="dxa"/>
            <w:tcBorders>
              <w:bottom w:val="single" w:sz="4" w:space="0" w:color="auto"/>
            </w:tcBorders>
          </w:tcPr>
          <w:p w:rsidR="008354A2" w:rsidRDefault="008354A2" w:rsidP="008354A2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F6546CE" wp14:editId="2B5A2BFF">
                  <wp:extent cx="1678675" cy="1258048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ago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798" cy="126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2" w:type="dxa"/>
            <w:tcBorders>
              <w:bottom w:val="single" w:sz="4" w:space="0" w:color="auto"/>
            </w:tcBorders>
          </w:tcPr>
          <w:p w:rsidR="008354A2" w:rsidRDefault="008354A2" w:rsidP="008354A2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Wir empfehlen Ihnen eine leichte Wanderung (</w:t>
            </w:r>
            <w:r w:rsidR="003D69C5">
              <w:rPr>
                <w:noProof/>
                <w:lang w:eastAsia="de-CH"/>
              </w:rPr>
              <w:t>Dauer ca. 4 </w:t>
            </w:r>
            <w:r>
              <w:rPr>
                <w:noProof/>
                <w:lang w:eastAsia="de-CH"/>
              </w:rPr>
              <w:t>h) um unseren Haussee herum. In der Halbzeit erwartet Sie ein wunder</w:t>
            </w:r>
            <w:r w:rsidR="003C1428">
              <w:rPr>
                <w:noProof/>
                <w:lang w:eastAsia="de-CH"/>
              </w:rPr>
              <w:softHyphen/>
            </w:r>
            <w:r>
              <w:rPr>
                <w:noProof/>
                <w:lang w:eastAsia="de-CH"/>
              </w:rPr>
              <w:t xml:space="preserve">schönes Natursee-Bad, in welchem Sie sich abkühlen können. </w:t>
            </w:r>
          </w:p>
          <w:p w:rsidR="008354A2" w:rsidRDefault="00A34509" w:rsidP="00A34509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Gerne stellen wir Ihnen Lunch-Pakete zusammen – wenden Sie sich beim Frühstück einfach an unser Personal. Zudem bieten wir Ihnen Rucksäcke und Wanderstöcke zur freien Verfügung an unserer Réception.</w:t>
            </w:r>
          </w:p>
        </w:tc>
      </w:tr>
      <w:tr w:rsidR="00DB1512" w:rsidTr="00BA6CA6"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DB1512" w:rsidRDefault="00DB1512" w:rsidP="00794D51">
            <w:pPr>
              <w:pStyle w:val="Titel"/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Spruch des Tages</w:t>
            </w:r>
          </w:p>
        </w:tc>
      </w:tr>
      <w:tr w:rsidR="00DB1512" w:rsidTr="00BA6CA6">
        <w:trPr>
          <w:trHeight w:val="1791"/>
        </w:trPr>
        <w:tc>
          <w:tcPr>
            <w:tcW w:w="3156" w:type="dxa"/>
            <w:tcBorders>
              <w:bottom w:val="single" w:sz="4" w:space="0" w:color="auto"/>
            </w:tcBorders>
          </w:tcPr>
          <w:p w:rsidR="00DB1512" w:rsidRDefault="00DB1512" w:rsidP="008354A2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9F8D561" wp14:editId="1A1EB5B2">
                  <wp:extent cx="1098645" cy="1088533"/>
                  <wp:effectExtent l="0" t="0" r="6350" b="0"/>
                  <wp:docPr id="5" name="Grafik 5" descr="ausrufezeichen bilder res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usrufezeichen bilder resmi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10663" cy="1100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2" w:type="dxa"/>
            <w:tcBorders>
              <w:bottom w:val="single" w:sz="4" w:space="0" w:color="auto"/>
            </w:tcBorders>
            <w:vAlign w:val="center"/>
          </w:tcPr>
          <w:p w:rsidR="00DB1512" w:rsidRPr="00DB1512" w:rsidRDefault="00DB1512" w:rsidP="00941031">
            <w:pPr>
              <w:rPr>
                <w:rStyle w:val="Hervorhebung"/>
              </w:rPr>
            </w:pPr>
            <w:r w:rsidRPr="00DB1512">
              <w:rPr>
                <w:rStyle w:val="Hervorhebung"/>
              </w:rPr>
              <w:t>Lebenskünstler ist, wer seinen Sommer so erlebt, dass er ihm noch den Winter wärmt.</w:t>
            </w:r>
          </w:p>
        </w:tc>
      </w:tr>
    </w:tbl>
    <w:p w:rsidR="00CB4F02" w:rsidRDefault="00CB4F02"/>
    <w:p w:rsidR="00794D51" w:rsidRDefault="00794D51">
      <w:pPr>
        <w:spacing w:line="259" w:lineRule="auto"/>
      </w:pPr>
      <w:r>
        <w:br w:type="page"/>
      </w:r>
    </w:p>
    <w:p w:rsidR="00794D51" w:rsidRDefault="00794D51" w:rsidP="00794D51">
      <w:pPr>
        <w:pStyle w:val="berschrift1"/>
      </w:pPr>
      <w:r>
        <w:lastRenderedPageBreak/>
        <w:t>Hotelinformationen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An- und Abreise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>Am Anreisetag stehen die gebuchten Zimmer ab spätestens 14:00</w:t>
      </w:r>
      <w:r w:rsidR="008570F5">
        <w:rPr>
          <w:lang w:eastAsia="de-CH"/>
        </w:rPr>
        <w:t> </w:t>
      </w:r>
      <w:r w:rsidRPr="005725CF">
        <w:rPr>
          <w:lang w:eastAsia="de-CH"/>
        </w:rPr>
        <w:t>Uhr zur Verfügung. Sollte Ihre Anreise später als 18:00</w:t>
      </w:r>
      <w:r w:rsidR="003D69C5">
        <w:rPr>
          <w:lang w:eastAsia="de-CH"/>
        </w:rPr>
        <w:t> </w:t>
      </w:r>
      <w:r w:rsidRPr="005725CF">
        <w:rPr>
          <w:lang w:eastAsia="de-CH"/>
        </w:rPr>
        <w:t>Uhr erfolgen, bitten wir Sie, uns dies telefonisch bekannt zu geben. Auch bei früherer Anreise, bitten wir um Bekanntgabe. Am Abreisetag</w:t>
      </w:r>
      <w:r>
        <w:rPr>
          <w:lang w:eastAsia="de-CH"/>
        </w:rPr>
        <w:t xml:space="preserve"> bitten wir um Check-</w:t>
      </w:r>
      <w:r w:rsidRPr="005725CF">
        <w:rPr>
          <w:lang w:eastAsia="de-CH"/>
        </w:rPr>
        <w:t>Out bis spätestens 10:00</w:t>
      </w:r>
      <w:r w:rsidR="003D69C5">
        <w:rPr>
          <w:lang w:eastAsia="de-CH"/>
        </w:rPr>
        <w:t> </w:t>
      </w:r>
      <w:r w:rsidRPr="005725CF">
        <w:rPr>
          <w:lang w:eastAsia="de-CH"/>
        </w:rPr>
        <w:t xml:space="preserve">Uhr. 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Hotelbar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 xml:space="preserve">Unsere Hotelbar ist täglich bis </w:t>
      </w:r>
      <w:r>
        <w:rPr>
          <w:lang w:eastAsia="de-CH"/>
        </w:rPr>
        <w:t>23</w:t>
      </w:r>
      <w:r w:rsidRPr="005725CF">
        <w:rPr>
          <w:lang w:eastAsia="de-CH"/>
        </w:rPr>
        <w:t>:00</w:t>
      </w:r>
      <w:r w:rsidR="003D69C5">
        <w:rPr>
          <w:lang w:eastAsia="de-CH"/>
        </w:rPr>
        <w:t> </w:t>
      </w:r>
      <w:r w:rsidRPr="005725CF">
        <w:rPr>
          <w:lang w:eastAsia="de-CH"/>
        </w:rPr>
        <w:t>Uhr für Sie geöffnet. Wir verwöhnen Sie gerne mit Getränken, Kaffee, Tee sowie Kuchen.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Hunde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 xml:space="preserve">Gut erzogene und saubere Hunde sind herzlich willkommen. Bitte haben Sie Verständnis, dass der Zutritt für Hunde im Restaurantbereich nicht gestattet ist. Für Ihren Vierbeiner stellen wir </w:t>
      </w:r>
      <w:r>
        <w:rPr>
          <w:lang w:eastAsia="de-CH"/>
        </w:rPr>
        <w:t>CHF</w:t>
      </w:r>
      <w:r w:rsidR="003D69C5">
        <w:rPr>
          <w:lang w:eastAsia="de-CH"/>
        </w:rPr>
        <w:t> </w:t>
      </w:r>
      <w:r w:rsidRPr="005725CF">
        <w:rPr>
          <w:lang w:eastAsia="de-CH"/>
        </w:rPr>
        <w:t>5</w:t>
      </w:r>
      <w:r>
        <w:rPr>
          <w:lang w:eastAsia="de-CH"/>
        </w:rPr>
        <w:t>.–</w:t>
      </w:r>
      <w:r w:rsidRPr="005725CF">
        <w:rPr>
          <w:lang w:eastAsia="de-CH"/>
        </w:rPr>
        <w:t xml:space="preserve"> pro Tag (ohne Futter) in Rechnung. 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Mahlzeiten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 xml:space="preserve">Am Anreisetag zeigen wir Ihnen den für Sie reservierten Tisch im Speisesaal. </w:t>
      </w:r>
      <w:r w:rsidR="003D69C5">
        <w:rPr>
          <w:lang w:eastAsia="de-CH"/>
        </w:rPr>
        <w:br/>
      </w:r>
      <w:r w:rsidRPr="005725CF">
        <w:rPr>
          <w:lang w:eastAsia="de-CH"/>
        </w:rPr>
        <w:t>Frü</w:t>
      </w:r>
      <w:r w:rsidR="003D69C5">
        <w:rPr>
          <w:lang w:eastAsia="de-CH"/>
        </w:rPr>
        <w:t>hstück: von 07:30–10.00 </w:t>
      </w:r>
      <w:r>
        <w:rPr>
          <w:lang w:eastAsia="de-CH"/>
        </w:rPr>
        <w:t xml:space="preserve">Uhr, </w:t>
      </w:r>
      <w:r w:rsidRPr="005725CF">
        <w:rPr>
          <w:lang w:eastAsia="de-CH"/>
        </w:rPr>
        <w:t>Abendessen: von 18.30 bis 20.30</w:t>
      </w:r>
      <w:r w:rsidR="008570F5">
        <w:rPr>
          <w:lang w:eastAsia="de-CH"/>
        </w:rPr>
        <w:t> </w:t>
      </w:r>
      <w:r w:rsidRPr="005725CF">
        <w:rPr>
          <w:lang w:eastAsia="de-CH"/>
        </w:rPr>
        <w:t>Uhr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Nichtraucherzimmer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 xml:space="preserve">Alle unsere Zimmer sind Nichtraucherzimmer. Auf dem Balkon der Zimmer können Sie selbstverständlich </w:t>
      </w:r>
      <w:r>
        <w:rPr>
          <w:lang w:eastAsia="de-CH"/>
        </w:rPr>
        <w:t>r</w:t>
      </w:r>
      <w:r w:rsidRPr="005725CF">
        <w:rPr>
          <w:lang w:eastAsia="de-CH"/>
        </w:rPr>
        <w:t>auchen. Vielen Dank für Ihr Verständnis.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Parken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>Hinter dem Hotel sind die für Sie vorgesehenen Par</w:t>
      </w:r>
      <w:r>
        <w:rPr>
          <w:lang w:eastAsia="de-CH"/>
        </w:rPr>
        <w:t>kplätze. Bitte parkieren Sie platz</w:t>
      </w:r>
      <w:r w:rsidRPr="005725CF">
        <w:rPr>
          <w:lang w:eastAsia="de-CH"/>
        </w:rPr>
        <w:t xml:space="preserve">sparend, es ist freie Parkplatzwahl. 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Rechnungsbegleich</w:t>
      </w:r>
      <w:r w:rsidR="00551B95">
        <w:rPr>
          <w:rFonts w:eastAsia="Times New Roman"/>
          <w:lang w:eastAsia="de-CH"/>
        </w:rPr>
        <w:t>ung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>Es ist uns ein besonderes Anliegen, Ihren Aufenthalt so bequem wie möglich zu gestalten. Die Hotelrechnung kann am</w:t>
      </w:r>
      <w:r w:rsidR="003D69C5">
        <w:rPr>
          <w:lang w:eastAsia="de-CH"/>
        </w:rPr>
        <w:t xml:space="preserve"> Vorabend der Abreise bis 21.00 </w:t>
      </w:r>
      <w:r w:rsidRPr="005725CF">
        <w:rPr>
          <w:lang w:eastAsia="de-CH"/>
        </w:rPr>
        <w:t>Uhr an der R</w:t>
      </w:r>
      <w:r>
        <w:rPr>
          <w:lang w:eastAsia="de-CH"/>
        </w:rPr>
        <w:t>é</w:t>
      </w:r>
      <w:r w:rsidRPr="005725CF">
        <w:rPr>
          <w:lang w:eastAsia="de-CH"/>
        </w:rPr>
        <w:t xml:space="preserve">ception bezahlt werden. </w:t>
      </w:r>
      <w:r>
        <w:rPr>
          <w:lang w:eastAsia="de-CH"/>
        </w:rPr>
        <w:t>Wir akzeptieren alle gängigen Kreditkarten.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Safe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 xml:space="preserve">In jedem Zimmer befindet sich ein Safe, der mit dem individuellen Code programmiert werden kann. 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Weckruf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>Sie können über das Telefon geweckt werd</w:t>
      </w:r>
      <w:r w:rsidR="003D69C5">
        <w:rPr>
          <w:lang w:eastAsia="de-CH"/>
        </w:rPr>
        <w:t>en – bitte bis spätestens 21:00 </w:t>
      </w:r>
      <w:r w:rsidRPr="005725CF">
        <w:rPr>
          <w:lang w:eastAsia="de-CH"/>
        </w:rPr>
        <w:t>Uhr an der Rezeption Bescheid geben.</w:t>
      </w:r>
    </w:p>
    <w:p w:rsidR="00794D51" w:rsidRDefault="005A4C1C" w:rsidP="00794D51">
      <w:pPr>
        <w:pStyle w:val="berschrift2"/>
        <w:rPr>
          <w:rFonts w:eastAsia="Times New Roman"/>
          <w:lang w:eastAsia="de-CH"/>
        </w:rPr>
      </w:pPr>
      <w:r>
        <w:rPr>
          <w:rFonts w:eastAsia="Times New Roman"/>
          <w:lang w:eastAsia="de-CH"/>
        </w:rPr>
        <w:t>WLAN/</w:t>
      </w:r>
      <w:r w:rsidR="00794D51" w:rsidRPr="005725CF">
        <w:rPr>
          <w:rFonts w:eastAsia="Times New Roman"/>
          <w:lang w:eastAsia="de-CH"/>
        </w:rPr>
        <w:t>Internetsurfstation</w:t>
      </w:r>
    </w:p>
    <w:p w:rsidR="00794D51" w:rsidRPr="005725CF" w:rsidRDefault="00794D51" w:rsidP="00794D51">
      <w:pPr>
        <w:rPr>
          <w:lang w:eastAsia="de-CH"/>
        </w:rPr>
      </w:pPr>
      <w:r>
        <w:rPr>
          <w:lang w:eastAsia="de-CH"/>
        </w:rPr>
        <w:t>Der Internetzugang via WLAN ist im ganzen Haus kostenlos (SSID: allago, Passwort: lago1234$)</w:t>
      </w:r>
      <w:r w:rsidR="00186206">
        <w:rPr>
          <w:rStyle w:val="Funotenzeichen"/>
          <w:lang w:eastAsia="de-CH"/>
        </w:rPr>
        <w:footnoteReference w:id="1"/>
      </w:r>
    </w:p>
    <w:sectPr w:rsidR="00794D51" w:rsidRPr="005725CF" w:rsidSect="00941031">
      <w:type w:val="continuous"/>
      <w:pgSz w:w="11906" w:h="16838"/>
      <w:pgMar w:top="1843" w:right="851" w:bottom="1134" w:left="170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6E8" w:rsidRDefault="003F16E8" w:rsidP="009A630A">
      <w:pPr>
        <w:spacing w:after="0" w:line="240" w:lineRule="auto"/>
      </w:pPr>
      <w:r>
        <w:separator/>
      </w:r>
    </w:p>
  </w:endnote>
  <w:endnote w:type="continuationSeparator" w:id="0">
    <w:p w:rsidR="003F16E8" w:rsidRDefault="003F16E8" w:rsidP="009A6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30A" w:rsidRDefault="000C091B">
    <w:pPr>
      <w:pStyle w:val="Fuzeile"/>
    </w:pPr>
    <w:r>
      <w:fldChar w:fldCharType="begin"/>
    </w:r>
    <w:r>
      <w:instrText xml:space="preserve"> DATE  \@ "d. MMMM yyyy"  \* MERGEFORMAT </w:instrText>
    </w:r>
    <w:r>
      <w:fldChar w:fldCharType="separate"/>
    </w:r>
    <w:ins w:id="0" w:author="Kaczmarczyk Ingbert" w:date="2015-04-29T18:48:00Z">
      <w:r w:rsidR="00835BE3">
        <w:rPr>
          <w:noProof/>
        </w:rPr>
        <w:t>29. April 2015</w:t>
      </w:r>
    </w:ins>
    <w:del w:id="1" w:author="Kaczmarczyk Ingbert" w:date="2015-04-29T18:48:00Z">
      <w:r w:rsidR="004034B4" w:rsidDel="00835BE3">
        <w:rPr>
          <w:noProof/>
        </w:rPr>
        <w:delText>26. April 2015</w:delText>
      </w:r>
    </w:del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6E8" w:rsidRDefault="003F16E8" w:rsidP="009A630A">
      <w:pPr>
        <w:spacing w:after="0" w:line="240" w:lineRule="auto"/>
      </w:pPr>
      <w:r>
        <w:separator/>
      </w:r>
    </w:p>
  </w:footnote>
  <w:footnote w:type="continuationSeparator" w:id="0">
    <w:p w:rsidR="003F16E8" w:rsidRDefault="003F16E8" w:rsidP="009A630A">
      <w:pPr>
        <w:spacing w:after="0" w:line="240" w:lineRule="auto"/>
      </w:pPr>
      <w:r>
        <w:continuationSeparator/>
      </w:r>
    </w:p>
  </w:footnote>
  <w:footnote w:id="1">
    <w:p w:rsidR="00186206" w:rsidRDefault="00186206" w:rsidP="00186206">
      <w:pPr>
        <w:pStyle w:val="Funotentext"/>
      </w:pPr>
      <w:r>
        <w:rPr>
          <w:rStyle w:val="Funotenzeichen"/>
        </w:rPr>
        <w:footnoteRef/>
      </w:r>
      <w:r>
        <w:t xml:space="preserve"> Gültig für max. 3 Tage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629" w:rsidRPr="00694629" w:rsidRDefault="00757653" w:rsidP="00694629">
    <w:pPr>
      <w:pStyle w:val="Kopfzeile"/>
      <w:jc w:val="right"/>
      <w:rPr>
        <w:lang w:val="en-GB"/>
      </w:rPr>
    </w:pPr>
    <w:hyperlink r:id="rId1" w:history="1">
      <w:r w:rsidR="00694629" w:rsidRPr="00757653">
        <w:rPr>
          <w:rStyle w:val="Hyperlink"/>
          <w:lang w:val="en-GB"/>
        </w:rPr>
        <w:t>Albergo al Lago</w:t>
      </w:r>
    </w:hyperlink>
    <w:r w:rsidR="00694629" w:rsidRPr="00694629">
      <w:rPr>
        <w:lang w:val="en-GB"/>
      </w:rPr>
      <w:t xml:space="preserve"> – Via Lago – </w:t>
    </w:r>
    <w:r w:rsidR="0096628E">
      <w:rPr>
        <w:lang w:val="en-GB"/>
      </w:rPr>
      <w:t>6941 Ponte Vecchi</w:t>
    </w:r>
    <w:r w:rsidR="00C26B23">
      <w:rPr>
        <w:lang w:val="en-GB"/>
      </w:rPr>
      <w:t>a</w:t>
    </w:r>
    <w:r w:rsidR="00694629">
      <w:rPr>
        <w:lang w:val="en-GB"/>
      </w:rPr>
      <w:t xml:space="preserve"> – 091 690 90 01 – info@albergo-al-lago.ch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czmarczyk Ingbert">
    <w15:presenceInfo w15:providerId="AD" w15:userId="S-1-5-21-306757148-1931545524-2266468291-297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02"/>
    <w:rsid w:val="00000F94"/>
    <w:rsid w:val="000048A9"/>
    <w:rsid w:val="00014359"/>
    <w:rsid w:val="000418E4"/>
    <w:rsid w:val="0004400C"/>
    <w:rsid w:val="000C091B"/>
    <w:rsid w:val="000C5115"/>
    <w:rsid w:val="00116E8C"/>
    <w:rsid w:val="0013503F"/>
    <w:rsid w:val="00153D6B"/>
    <w:rsid w:val="00164643"/>
    <w:rsid w:val="00175C43"/>
    <w:rsid w:val="00186206"/>
    <w:rsid w:val="001E092F"/>
    <w:rsid w:val="0027458C"/>
    <w:rsid w:val="0027632B"/>
    <w:rsid w:val="00276F5F"/>
    <w:rsid w:val="00296354"/>
    <w:rsid w:val="002A5C11"/>
    <w:rsid w:val="002C08DB"/>
    <w:rsid w:val="002F0510"/>
    <w:rsid w:val="002F6A98"/>
    <w:rsid w:val="003659CD"/>
    <w:rsid w:val="003B2B2A"/>
    <w:rsid w:val="003B757B"/>
    <w:rsid w:val="003C1428"/>
    <w:rsid w:val="003D4608"/>
    <w:rsid w:val="003D69C5"/>
    <w:rsid w:val="003F16E8"/>
    <w:rsid w:val="004034B4"/>
    <w:rsid w:val="00406F44"/>
    <w:rsid w:val="00413553"/>
    <w:rsid w:val="00433B36"/>
    <w:rsid w:val="00472438"/>
    <w:rsid w:val="004B58A7"/>
    <w:rsid w:val="00515B72"/>
    <w:rsid w:val="00526387"/>
    <w:rsid w:val="00551B95"/>
    <w:rsid w:val="005A4C1C"/>
    <w:rsid w:val="00694629"/>
    <w:rsid w:val="006A50C0"/>
    <w:rsid w:val="006E61A7"/>
    <w:rsid w:val="006F2ED9"/>
    <w:rsid w:val="0071575F"/>
    <w:rsid w:val="00727232"/>
    <w:rsid w:val="00741D08"/>
    <w:rsid w:val="00757653"/>
    <w:rsid w:val="00794D51"/>
    <w:rsid w:val="007E596C"/>
    <w:rsid w:val="00814018"/>
    <w:rsid w:val="008354A2"/>
    <w:rsid w:val="00835BE3"/>
    <w:rsid w:val="00842E4C"/>
    <w:rsid w:val="008437DA"/>
    <w:rsid w:val="008570F5"/>
    <w:rsid w:val="008C33D3"/>
    <w:rsid w:val="008D6F39"/>
    <w:rsid w:val="00940BC3"/>
    <w:rsid w:val="00941031"/>
    <w:rsid w:val="0094186D"/>
    <w:rsid w:val="0096628E"/>
    <w:rsid w:val="009A630A"/>
    <w:rsid w:val="009D05D1"/>
    <w:rsid w:val="009E2755"/>
    <w:rsid w:val="00A34509"/>
    <w:rsid w:val="00A601FE"/>
    <w:rsid w:val="00AE2747"/>
    <w:rsid w:val="00B227B5"/>
    <w:rsid w:val="00B67E56"/>
    <w:rsid w:val="00B7746D"/>
    <w:rsid w:val="00B943A2"/>
    <w:rsid w:val="00B97E5F"/>
    <w:rsid w:val="00BA6CA6"/>
    <w:rsid w:val="00BC2661"/>
    <w:rsid w:val="00C26B23"/>
    <w:rsid w:val="00C30309"/>
    <w:rsid w:val="00C879AF"/>
    <w:rsid w:val="00CB4F02"/>
    <w:rsid w:val="00CD16EC"/>
    <w:rsid w:val="00D53CAE"/>
    <w:rsid w:val="00D612F4"/>
    <w:rsid w:val="00D64EF5"/>
    <w:rsid w:val="00DB1512"/>
    <w:rsid w:val="00DB6607"/>
    <w:rsid w:val="00DB668B"/>
    <w:rsid w:val="00DB7DB5"/>
    <w:rsid w:val="00DC495B"/>
    <w:rsid w:val="00E01AE3"/>
    <w:rsid w:val="00E021BB"/>
    <w:rsid w:val="00E33235"/>
    <w:rsid w:val="00E86054"/>
    <w:rsid w:val="00E947D7"/>
    <w:rsid w:val="00EA31FC"/>
    <w:rsid w:val="00EB39E9"/>
    <w:rsid w:val="00EE573C"/>
    <w:rsid w:val="00F95811"/>
    <w:rsid w:val="00FA58D0"/>
    <w:rsid w:val="00FB0655"/>
    <w:rsid w:val="00FB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0565263-E423-477B-B20B-DB6CE8F0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630A"/>
    <w:pPr>
      <w:spacing w:line="288" w:lineRule="auto"/>
    </w:pPr>
    <w:rPr>
      <w:rFonts w:ascii="Garamond" w:hAnsi="Garamond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94D51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color w:val="628263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94D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28263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B4F02"/>
    <w:rPr>
      <w:color w:val="808080"/>
    </w:rPr>
  </w:style>
  <w:style w:type="paragraph" w:customStyle="1" w:styleId="Grussformel">
    <w:name w:val="Grussformel"/>
    <w:basedOn w:val="Standard"/>
    <w:qFormat/>
    <w:rsid w:val="00FB63D7"/>
    <w:pPr>
      <w:spacing w:before="240" w:after="360" w:line="720" w:lineRule="auto"/>
    </w:pPr>
    <w:rPr>
      <w:noProof/>
      <w:lang w:eastAsia="de-CH"/>
    </w:rPr>
  </w:style>
  <w:style w:type="paragraph" w:styleId="Kopfzeile">
    <w:name w:val="header"/>
    <w:basedOn w:val="Standard"/>
    <w:link w:val="KopfzeileZchn"/>
    <w:uiPriority w:val="99"/>
    <w:unhideWhenUsed/>
    <w:rsid w:val="00694629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694629"/>
    <w:rPr>
      <w:rFonts w:ascii="Garamond" w:hAnsi="Garamond"/>
      <w:sz w:val="16"/>
    </w:rPr>
  </w:style>
  <w:style w:type="paragraph" w:styleId="Fuzeile">
    <w:name w:val="footer"/>
    <w:basedOn w:val="Standard"/>
    <w:link w:val="FuzeileZchn"/>
    <w:uiPriority w:val="99"/>
    <w:unhideWhenUsed/>
    <w:rsid w:val="0094103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941031"/>
    <w:rPr>
      <w:rFonts w:ascii="Garamond" w:hAnsi="Garamond"/>
      <w:sz w:val="16"/>
    </w:rPr>
  </w:style>
  <w:style w:type="character" w:styleId="Hervorhebung">
    <w:name w:val="Emphasis"/>
    <w:basedOn w:val="Absatz-Standardschriftart"/>
    <w:uiPriority w:val="20"/>
    <w:qFormat/>
    <w:rsid w:val="00FB63D7"/>
    <w:rPr>
      <w:i/>
      <w:iCs/>
    </w:rPr>
  </w:style>
  <w:style w:type="paragraph" w:customStyle="1" w:styleId="Briefanrede">
    <w:name w:val="Briefanrede"/>
    <w:basedOn w:val="Standard"/>
    <w:qFormat/>
    <w:rsid w:val="00FB63D7"/>
    <w:pPr>
      <w:spacing w:after="36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4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462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021BB"/>
    <w:rPr>
      <w:color w:val="0563C1" w:themeColor="hyperlink"/>
      <w:u w:val="non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94D51"/>
    <w:rPr>
      <w:rFonts w:asciiTheme="majorHAnsi" w:eastAsiaTheme="majorEastAsia" w:hAnsiTheme="majorHAnsi" w:cstheme="majorBidi"/>
      <w:b/>
      <w:color w:val="628263"/>
      <w:sz w:val="28"/>
      <w:szCs w:val="32"/>
    </w:rPr>
  </w:style>
  <w:style w:type="table" w:styleId="Tabellenraster">
    <w:name w:val="Table Grid"/>
    <w:basedOn w:val="NormaleTabelle"/>
    <w:uiPriority w:val="39"/>
    <w:rsid w:val="00835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794D51"/>
    <w:rPr>
      <w:rFonts w:asciiTheme="majorHAnsi" w:eastAsiaTheme="majorEastAsia" w:hAnsiTheme="majorHAnsi" w:cstheme="majorBidi"/>
      <w:color w:val="628263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794D51"/>
    <w:pPr>
      <w:spacing w:before="320" w:after="240" w:line="240" w:lineRule="auto"/>
      <w:contextualSpacing/>
    </w:pPr>
    <w:rPr>
      <w:rFonts w:asciiTheme="majorHAnsi" w:eastAsiaTheme="majorEastAsia" w:hAnsiTheme="majorHAnsi" w:cstheme="majorBidi"/>
      <w:b/>
      <w:color w:val="628263"/>
      <w:spacing w:val="2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94D51"/>
    <w:rPr>
      <w:rFonts w:asciiTheme="majorHAnsi" w:eastAsiaTheme="majorEastAsia" w:hAnsiTheme="majorHAnsi" w:cstheme="majorBidi"/>
      <w:b/>
      <w:color w:val="628263"/>
      <w:spacing w:val="20"/>
      <w:kern w:val="28"/>
      <w:sz w:val="32"/>
      <w:szCs w:val="5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4103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41031"/>
    <w:rPr>
      <w:rFonts w:ascii="Garamond" w:hAnsi="Garamond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410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bergo-al-lago.ch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DCC34F-F90E-4A51-8228-20EF134B5B43}"/>
      </w:docPartPr>
      <w:docPartBody>
        <w:p w:rsidR="00470D52" w:rsidRDefault="002C784B">
          <w:r w:rsidRPr="005160BF">
            <w:rPr>
              <w:rStyle w:val="Platzhaltertext"/>
            </w:rPr>
            <w:t>Wählen Sie ein Element aus.</w:t>
          </w:r>
        </w:p>
      </w:docPartBody>
    </w:docPart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C460CA-D024-42E6-9583-10EC4EF5CD42}"/>
      </w:docPartPr>
      <w:docPartBody>
        <w:p w:rsidR="00470D52" w:rsidRDefault="002C784B">
          <w:r w:rsidRPr="005160B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4B"/>
    <w:rsid w:val="00023C90"/>
    <w:rsid w:val="000972CC"/>
    <w:rsid w:val="00183D65"/>
    <w:rsid w:val="002C784B"/>
    <w:rsid w:val="00354834"/>
    <w:rsid w:val="003E6811"/>
    <w:rsid w:val="003F795C"/>
    <w:rsid w:val="004311BD"/>
    <w:rsid w:val="00443E1A"/>
    <w:rsid w:val="00470D52"/>
    <w:rsid w:val="005058B2"/>
    <w:rsid w:val="00543477"/>
    <w:rsid w:val="00670B23"/>
    <w:rsid w:val="006D37E9"/>
    <w:rsid w:val="006E3DC9"/>
    <w:rsid w:val="00792B5D"/>
    <w:rsid w:val="00822E37"/>
    <w:rsid w:val="0082319C"/>
    <w:rsid w:val="009A3243"/>
    <w:rsid w:val="009E0762"/>
    <w:rsid w:val="00AD3EDD"/>
    <w:rsid w:val="00D86F9E"/>
    <w:rsid w:val="00DA26EA"/>
    <w:rsid w:val="00EF4500"/>
    <w:rsid w:val="00F12FA6"/>
    <w:rsid w:val="00F97A1C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C78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764E-1E3F-4588-A8EF-244D8CCF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2015-04-26T07:26:00Z</cp:lastPrinted>
  <dcterms:created xsi:type="dcterms:W3CDTF">2015-04-06T09:40:00Z</dcterms:created>
  <dcterms:modified xsi:type="dcterms:W3CDTF">2015-04-29T16:48:00Z</dcterms:modified>
</cp:coreProperties>
</file>