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34" w:rsidRPr="00BE1032" w:rsidRDefault="00F63834" w:rsidP="00BE1032">
      <w:bookmarkStart w:id="0" w:name="_GoBack"/>
      <w:bookmarkEnd w:id="0"/>
    </w:p>
    <w:sectPr w:rsidR="00F63834" w:rsidRPr="00BE1032" w:rsidSect="003112B5">
      <w:headerReference w:type="default" r:id="rId6"/>
      <w:footerReference w:type="default" r:id="rId7"/>
      <w:pgSz w:w="11906" w:h="16838"/>
      <w:pgMar w:top="2608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A68" w:rsidRDefault="00907A68" w:rsidP="007120F5">
      <w:r>
        <w:separator/>
      </w:r>
    </w:p>
  </w:endnote>
  <w:endnote w:type="continuationSeparator" w:id="0">
    <w:p w:rsidR="00907A68" w:rsidRDefault="00907A68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594" w:rsidRDefault="0087575A" w:rsidP="001C3594">
    <w:pPr>
      <w:pStyle w:val="Fuzeile"/>
      <w:jc w:val="right"/>
    </w:pPr>
    <w:r>
      <w:t xml:space="preserve">Tel. </w:t>
    </w:r>
    <w:r w:rsidR="001C3594">
      <w:t>0</w:t>
    </w:r>
    <w:r w:rsidR="008B3D81">
      <w:t>8</w:t>
    </w:r>
    <w:r w:rsidR="003A6FAA">
      <w:t>1</w:t>
    </w:r>
    <w:r w:rsidR="001C3594">
      <w:t xml:space="preserve"> 2</w:t>
    </w:r>
    <w:r w:rsidR="00031631">
      <w:t>5</w:t>
    </w:r>
    <w:r w:rsidR="008B3D81">
      <w:t>5</w:t>
    </w:r>
    <w:r w:rsidR="001C3594">
      <w:t xml:space="preserve"> 21 22</w:t>
    </w:r>
    <w:r>
      <w:br/>
      <w:t>Fax 0</w:t>
    </w:r>
    <w:r w:rsidR="008B3D81">
      <w:t>8</w:t>
    </w:r>
    <w:r w:rsidR="003A6FAA">
      <w:t>1</w:t>
    </w:r>
    <w:r>
      <w:t xml:space="preserve"> 2</w:t>
    </w:r>
    <w:r w:rsidR="008B3D81">
      <w:t>5</w:t>
    </w:r>
    <w:r>
      <w:t>5 21 20</w:t>
    </w:r>
    <w:r w:rsidR="006B5095">
      <w:br/>
    </w:r>
    <w:r w:rsidR="001C3594">
      <w:t>info@</w:t>
    </w:r>
    <w:r w:rsidR="008B3D81">
      <w:t>xp3rts</w:t>
    </w:r>
    <w:r w:rsidR="001C3594">
      <w:t>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A68" w:rsidRDefault="00907A68" w:rsidP="007120F5">
      <w:r>
        <w:separator/>
      </w:r>
    </w:p>
  </w:footnote>
  <w:footnote w:type="continuationSeparator" w:id="0">
    <w:p w:rsidR="00907A68" w:rsidRDefault="00907A68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87" w:rsidRDefault="00285280" w:rsidP="00553087">
    <w:pPr>
      <w:pStyle w:val="Kopfzeile"/>
      <w:jc w:val="right"/>
    </w:pPr>
    <w:r>
      <w:t>I</w:t>
    </w:r>
    <w:r w:rsidR="008B3D81">
      <w:t>CT xP3rts</w:t>
    </w:r>
    <w:r>
      <w:t xml:space="preserve"> AG</w:t>
    </w:r>
    <w:r>
      <w:br/>
    </w:r>
    <w:proofErr w:type="spellStart"/>
    <w:r w:rsidR="008B3D81" w:rsidRPr="008B3D81">
      <w:t>Giacomettistrasse</w:t>
    </w:r>
    <w:proofErr w:type="spellEnd"/>
    <w:r w:rsidR="008B3D81" w:rsidRPr="008B3D81">
      <w:t xml:space="preserve"> 1</w:t>
    </w:r>
    <w:r w:rsidR="008B3D81">
      <w:t>17</w:t>
    </w:r>
    <w:r w:rsidR="00D63366">
      <w:br/>
    </w:r>
    <w:r w:rsidR="008B3D81">
      <w:t>7</w:t>
    </w:r>
    <w:r w:rsidR="003A6FAA">
      <w:t>00</w:t>
    </w:r>
    <w:r w:rsidR="008B3D81">
      <w:t>0</w:t>
    </w:r>
    <w:r w:rsidR="003A6FAA">
      <w:t xml:space="preserve"> </w:t>
    </w:r>
    <w:r w:rsidR="008B3D81">
      <w:t>Chur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7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23011"/>
    <w:rsid w:val="0014255E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21FFB"/>
    <w:rsid w:val="00285280"/>
    <w:rsid w:val="002F2F7F"/>
    <w:rsid w:val="00302897"/>
    <w:rsid w:val="003112B5"/>
    <w:rsid w:val="00316E0E"/>
    <w:rsid w:val="003313FC"/>
    <w:rsid w:val="003747A3"/>
    <w:rsid w:val="00384863"/>
    <w:rsid w:val="003A6FAA"/>
    <w:rsid w:val="003B137F"/>
    <w:rsid w:val="003B28B7"/>
    <w:rsid w:val="003E4D8B"/>
    <w:rsid w:val="004263CD"/>
    <w:rsid w:val="0044511E"/>
    <w:rsid w:val="00466544"/>
    <w:rsid w:val="004A5878"/>
    <w:rsid w:val="004B146B"/>
    <w:rsid w:val="004B6061"/>
    <w:rsid w:val="004C2CA7"/>
    <w:rsid w:val="004D2575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A1AF4"/>
    <w:rsid w:val="005B3555"/>
    <w:rsid w:val="005C3E30"/>
    <w:rsid w:val="005D3001"/>
    <w:rsid w:val="006475E8"/>
    <w:rsid w:val="006641C7"/>
    <w:rsid w:val="00686150"/>
    <w:rsid w:val="006A48F4"/>
    <w:rsid w:val="006B5095"/>
    <w:rsid w:val="006C0329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7733"/>
    <w:rsid w:val="008B3D81"/>
    <w:rsid w:val="008C60B5"/>
    <w:rsid w:val="008D1BE8"/>
    <w:rsid w:val="008E2FB5"/>
    <w:rsid w:val="00903504"/>
    <w:rsid w:val="00907A68"/>
    <w:rsid w:val="0097583B"/>
    <w:rsid w:val="0099647B"/>
    <w:rsid w:val="009A287E"/>
    <w:rsid w:val="009A298C"/>
    <w:rsid w:val="009C1CB6"/>
    <w:rsid w:val="009D2CA0"/>
    <w:rsid w:val="009E300C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70091"/>
    <w:rsid w:val="00B84E89"/>
    <w:rsid w:val="00BD7D82"/>
    <w:rsid w:val="00BE1032"/>
    <w:rsid w:val="00C403FB"/>
    <w:rsid w:val="00C579FF"/>
    <w:rsid w:val="00C640F5"/>
    <w:rsid w:val="00C73633"/>
    <w:rsid w:val="00CA14DA"/>
    <w:rsid w:val="00CB0B66"/>
    <w:rsid w:val="00CE0245"/>
    <w:rsid w:val="00CF07AC"/>
    <w:rsid w:val="00D2605A"/>
    <w:rsid w:val="00D63366"/>
    <w:rsid w:val="00D63E18"/>
    <w:rsid w:val="00D70AFB"/>
    <w:rsid w:val="00D72CC8"/>
    <w:rsid w:val="00D97A82"/>
    <w:rsid w:val="00DF0A69"/>
    <w:rsid w:val="00DF572D"/>
    <w:rsid w:val="00DF6BD6"/>
    <w:rsid w:val="00E13FA4"/>
    <w:rsid w:val="00E16E3C"/>
    <w:rsid w:val="00E22EA6"/>
    <w:rsid w:val="00E33F9C"/>
    <w:rsid w:val="00E47EA8"/>
    <w:rsid w:val="00E60A2D"/>
    <w:rsid w:val="00E7067B"/>
    <w:rsid w:val="00E76492"/>
    <w:rsid w:val="00E84612"/>
    <w:rsid w:val="00ED2A7D"/>
    <w:rsid w:val="00ED4CBF"/>
    <w:rsid w:val="00EE19AF"/>
    <w:rsid w:val="00EF515E"/>
    <w:rsid w:val="00EF533B"/>
    <w:rsid w:val="00F040D8"/>
    <w:rsid w:val="00F07F00"/>
    <w:rsid w:val="00F174F9"/>
    <w:rsid w:val="00F20BDB"/>
    <w:rsid w:val="00F217D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ModifiedBy/>
  <dcterms:created xsi:type="dcterms:W3CDTF">2015-04-29T16:43:00Z</dcterms:created>
  <dcterms:modified xsi:type="dcterms:W3CDTF">2015-04-29T16:43:00Z</dcterms:modified>
</cp:coreProperties>
</file>